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r w:rsidDel="00000000" w:rsidR="00000000" w:rsidRPr="00000000">
        <w:rPr>
          <w:rtl w:val="0"/>
        </w:rPr>
        <w:t xml:space="preserve">Kategorie</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Kosmetika</w:t>
      </w:r>
    </w:p>
    <w:p w:rsidR="00000000" w:rsidDel="00000000" w:rsidP="00000000" w:rsidRDefault="00000000" w:rsidRPr="00000000" w14:paraId="00000003">
      <w:pPr>
        <w:pStyle w:val="Heading1"/>
        <w:pageBreakBefore w:val="0"/>
        <w:rPr/>
      </w:pPr>
      <w:r w:rsidDel="00000000" w:rsidR="00000000" w:rsidRPr="00000000">
        <w:rPr>
          <w:rtl w:val="0"/>
        </w:rPr>
        <w:t xml:space="preserve">Nadpis v hlavičce</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Plasma Pen </w:t>
      </w:r>
      <w:r w:rsidDel="00000000" w:rsidR="00000000" w:rsidRPr="00000000">
        <w:rPr>
          <w:rtl w:val="0"/>
        </w:rPr>
        <w:t xml:space="preserve">Lift</w:t>
      </w:r>
      <w:r w:rsidDel="00000000" w:rsidR="00000000" w:rsidRPr="00000000">
        <w:rPr>
          <w:rtl w:val="0"/>
        </w:rPr>
      </w:r>
    </w:p>
    <w:p w:rsidR="00000000" w:rsidDel="00000000" w:rsidP="00000000" w:rsidRDefault="00000000" w:rsidRPr="00000000" w14:paraId="00000005">
      <w:pPr>
        <w:pStyle w:val="Heading1"/>
        <w:pageBreakBefore w:val="0"/>
        <w:rPr/>
      </w:pPr>
      <w:r w:rsidDel="00000000" w:rsidR="00000000" w:rsidRPr="00000000">
        <w:rPr>
          <w:rtl w:val="0"/>
        </w:rPr>
        <w:t xml:space="preserve">Základní informace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Doplňující nástavec k přístroji </w:t>
      </w:r>
      <w:commentRangeStart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Ergonomické tvarování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Jednoduché ovládání</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Volba z 6 intenzit</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stříbrných aplikátorů pro kosmetické ošetření </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Bezpečnost, efektivita a rychlost</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Lehkost a přenosnost</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Výsledky viděny ihned po prvním ošetření</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 profesionální kosmetické ošetření</w:t>
      </w:r>
    </w:p>
    <w:p w:rsidR="00000000" w:rsidDel="00000000" w:rsidP="00000000" w:rsidRDefault="00000000" w:rsidRPr="00000000" w14:paraId="0000000F">
      <w:pPr>
        <w:pStyle w:val="Heading1"/>
        <w:pageBreakBefore w:val="0"/>
        <w:rPr/>
      </w:pPr>
      <w:r w:rsidDel="00000000" w:rsidR="00000000" w:rsidRPr="00000000">
        <w:rPr>
          <w:rtl w:val="0"/>
        </w:rPr>
        <w:t xml:space="preserve">Popis produktu</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Nástavec Plasma Pen jsme vyvinuli ve spolupráci se světovými oftalmology. Díky své lehkosti, ergonomickému tvarování a intuitivnímu ovládání je dokonalým rozšířením Vašeho přístroje </w:t>
      </w:r>
      <w:commentRangeStart w:id="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commentRangeEnd w:id="1"/>
      <w:r w:rsidDel="00000000" w:rsidR="00000000" w:rsidRPr="00000000">
        <w:commentReference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Nástavec Plasma Pen jsme vyvíjeli se záměrem vytvořit menší a lehčí nástavec pro ošetření v oblasti očí, která vyžaduje vysokou přesnost. Naší prioritou bylo vytvořit nástavec, který by byl lehký a ergonomický a zároveň neztratil nic z efektivity, kterou jsou přístroje JETT PLASMA LIFT proslulé.</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 Plasma Pen jsme vyvinuli i sérii nových kosmetických aplikátorů.</w:t>
      </w:r>
    </w:p>
    <w:p w:rsidR="00000000" w:rsidDel="00000000" w:rsidP="00000000" w:rsidRDefault="00000000" w:rsidRPr="00000000" w14:paraId="00000013">
      <w:pPr>
        <w:pStyle w:val="Heading1"/>
        <w:pageBreakBefore w:val="0"/>
        <w:rPr/>
      </w:pPr>
      <w:r w:rsidDel="00000000" w:rsidR="00000000" w:rsidRPr="00000000">
        <w:rPr>
          <w:rtl w:val="0"/>
        </w:rPr>
        <w:t xml:space="preserve">Mechanismus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Nástavec Plasma Pen se jednoduše našroubuje místo aplikátoru na přístroj </w:t>
      </w:r>
      <w:commentRangeStart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commentRangeEnd w:id="2"/>
      <w:r w:rsidDel="00000000" w:rsidR="00000000" w:rsidRPr="00000000">
        <w:commentReference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stejně, jako ostatní aplikátory. Přístroj JETT PLASMA LIFT pak ale zůstane ležet na stojánku a dále se pracujete pouze s nástavcem Plasma Pen.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Ruční ovládání na peru zajišťuje snadné použití a mobilitu. Navíc jsme do nástavce umístili zelenou diodu, která signalizuje, zda dochází k výboji.</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Přístroj JETT PLASMA LIFT generuje tok plasmového výboje, který při působení na tkáně spouští specifický mechanismus reakcí. Působení plasmových toků na tkáň umožňuje dosáhnout velice efektivního peelingu, obnovy tkání, jejich zpevnění, zlepšení pružnosti a také posiluje odolnost tkáně a její obranyschopnost.</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Nástavec Plasma Pen pravděpodobně nevyužijete partie s velkou plochou pro ošetření. Aplikátory na nástavec Plasma Pen mají menší průměr a větší přesnost, proto jsou vhodné zejména pro ošetření na obličeji.</w:t>
      </w:r>
    </w:p>
    <w:p w:rsidR="00000000" w:rsidDel="00000000" w:rsidP="00000000" w:rsidRDefault="00000000" w:rsidRPr="00000000" w14:paraId="00000018">
      <w:pPr>
        <w:pStyle w:val="Heading1"/>
        <w:pageBreakBefore w:val="0"/>
        <w:rPr/>
      </w:pPr>
      <w:r w:rsidDel="00000000" w:rsidR="00000000" w:rsidRPr="00000000">
        <w:rPr>
          <w:rtl w:val="0"/>
        </w:rPr>
        <w:t xml:space="preserve">Obsah balení</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ns w:author="JETT Plasma Devices" w:id="0" w:date="2019-08-20T14:50:03Z"/>
        </w:rPr>
      </w:pPr>
      <w:ins w:author="JETT Plasma Devices" w:id="0" w:date="2019-08-20T14:50:03Z">
        <w:r w:rsidDel="00000000" w:rsidR="00000000" w:rsidRPr="00000000">
          <w:rPr>
            <w:rtl w:val="0"/>
          </w:rPr>
          <w:t xml:space="preserve">Krabice</w:t>
        </w:r>
      </w:ins>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Nástavec Plasma Pen</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Součástí balení je i návod v českém jazyce.</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aplikátorů</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Součástí balení je 5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stříbrných aplikátorů</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(ploché s průměry 20 mm, 10 mm, 5 mm a 3 mm a kuželový aplikátor) určené pro kosmetické zákroky.</w:t>
      </w:r>
    </w:p>
    <w:p w:rsidR="00000000" w:rsidDel="00000000" w:rsidP="00000000" w:rsidRDefault="00000000" w:rsidRPr="00000000" w14:paraId="0000001E">
      <w:pPr>
        <w:pStyle w:val="Heading1"/>
        <w:pageBreakBefore w:val="0"/>
        <w:rPr/>
      </w:pPr>
      <w:r w:rsidDel="00000000" w:rsidR="00000000" w:rsidRPr="00000000">
        <w:rPr>
          <w:rtl w:val="0"/>
        </w:rPr>
        <w:t xml:space="preserve">Použití Plasma pen</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Díky aplikátorům v různých velikostech lze provádět ošetření různých částí obličeje či těla vyhlazování vrásek</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doplňková léčba aknózní pleti</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kuperózy (žilek)</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pigmentových skvrn</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jizev a strií</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ošetření celulitidy</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Before/After fotky</w:t>
      </w:r>
    </w:p>
    <w:p w:rsidR="00000000" w:rsidDel="00000000" w:rsidP="00000000" w:rsidRDefault="00000000" w:rsidRPr="00000000" w14:paraId="00000026">
      <w:pPr>
        <w:pStyle w:val="Heading1"/>
        <w:pageBreakBefore w:val="0"/>
        <w:rPr/>
      </w:pPr>
      <w:r w:rsidDel="00000000" w:rsidR="00000000" w:rsidRPr="00000000">
        <w:rPr>
          <w:rtl w:val="0"/>
        </w:rPr>
        <w:t xml:space="preserve">Kontraindikace</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Při použití nástavce Plasma Pen prochází klientem elektrický proud, proto je nutné ujistit se, zda se na pacienta nevztahují následující kontraindikace:</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Kardiostimulátor, holterovský měřič EKG</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Jiný implantovaný elektrický přístroj</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Epilepsie</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Těhotenství</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Přítomnost kovových náhrad v místě ošetření</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Kožní onemocnění, zanícená kůže</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Akutní zánětlivé onemocnění</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Jakékoliv vůbec/slabě léčené onemocnění</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Onkologické onemocnění</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lokální anestetika</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Alergie na de</w:t>
      </w:r>
      <w:r w:rsidDel="00000000" w:rsidR="00000000" w:rsidRPr="00000000">
        <w:rPr>
          <w:rtl w:val="0"/>
        </w:rPr>
        <w:t xml:space="preserve">z</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infekci</w:t>
      </w:r>
    </w:p>
    <w:p w:rsidR="00000000" w:rsidDel="00000000" w:rsidP="00000000" w:rsidRDefault="00000000" w:rsidRPr="00000000" w14:paraId="00000033">
      <w:pPr>
        <w:pStyle w:val="Heading1"/>
        <w:pageBreakBefore w:val="0"/>
        <w:rPr/>
      </w:pPr>
      <w:r w:rsidDel="00000000" w:rsidR="00000000" w:rsidRPr="00000000">
        <w:rPr>
          <w:rtl w:val="0"/>
        </w:rPr>
        <w:t xml:space="preserve">Zaškolení</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přístrojem </w:t>
      </w:r>
      <w:commentRangeStart w:id="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commentRangeEnd w:id="3"/>
      <w:r w:rsidDel="00000000" w:rsidR="00000000" w:rsidRPr="00000000">
        <w:commentReference w:id="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tedy i nástavec Plasma Pen, může pracovat pouze zaškolená osoba. Po celý rok pořádáme školení, na kterých se můžete seznámit s tím, jak přístroj JETT PLASMA LIFT funguje, vyzkoušet si, jak se s ním pracuje a získat informace od kosmetiček, které již přístroj používají.</w:t>
      </w:r>
    </w:p>
    <w:p w:rsidR="00000000" w:rsidDel="00000000" w:rsidP="00000000" w:rsidRDefault="00000000" w:rsidRPr="00000000" w14:paraId="00000035">
      <w:pPr>
        <w:pStyle w:val="Heading1"/>
        <w:pageBreakBefore w:val="0"/>
        <w:rPr/>
      </w:pPr>
      <w:r w:rsidDel="00000000" w:rsidR="00000000" w:rsidRPr="00000000">
        <w:rPr>
          <w:rtl w:val="0"/>
        </w:rPr>
        <w:t xml:space="preserve">Cross sell</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JETT PLASMA LIFT</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Stojánky</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Sérum</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Kufřík</w:t>
      </w:r>
      <w:r w:rsidDel="00000000" w:rsidR="00000000" w:rsidRPr="00000000">
        <w:rPr>
          <w:rtl w:val="0"/>
        </w:rPr>
      </w:r>
    </w:p>
    <w:sectPr>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ETT Plasma Devices" w:id="2" w:date="2019-08-20T14:49:00Z">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odkaz na produkt</w:t>
      </w:r>
    </w:p>
  </w:comment>
  <w:comment w:author="JETT Plasma Devices" w:id="3" w:date="2019-08-20T14:49:50Z">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odkaz na produkt</w:t>
      </w:r>
    </w:p>
  </w:comment>
  <w:comment w:author="JETT Plasma Devices" w:id="0" w:date="2019-08-20T14:46:33Z">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odkaz na produkt</w:t>
      </w:r>
    </w:p>
  </w:comment>
  <w:comment w:author="JETT Plasma Devices" w:id="1" w:date="2019-08-20T14:49:02Z">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odkaz na produkt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